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22023E57"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RE </w:t>
      </w:r>
      <w:r w:rsidR="004A022A" w:rsidRPr="004A022A">
        <w:rPr>
          <w:rFonts w:cstheme="minorHAnsi"/>
          <w:b/>
          <w:szCs w:val="18"/>
        </w:rPr>
        <w:t>Zgierz-Pabianice</w:t>
      </w:r>
      <w:r w:rsidRPr="004A022A">
        <w:rPr>
          <w:rFonts w:cstheme="minorHAnsi"/>
          <w:szCs w:val="18"/>
        </w:rPr>
        <w:t xml:space="preserve"> </w:t>
      </w:r>
      <w:r w:rsidRPr="00EA2B4A">
        <w:rPr>
          <w:rFonts w:cstheme="minorHAnsi"/>
          <w:szCs w:val="18"/>
        </w:rPr>
        <w:t>dla zadania pn. </w:t>
      </w:r>
      <w:r w:rsidR="004A022A">
        <w:rPr>
          <w:rFonts w:cstheme="minorHAnsi"/>
          <w:szCs w:val="18"/>
        </w:rPr>
        <w:t xml:space="preserve"> </w:t>
      </w:r>
      <w:r w:rsidRPr="00EA2B4A">
        <w:rPr>
          <w:rFonts w:cstheme="minorHAnsi"/>
          <w:szCs w:val="18"/>
        </w:rPr>
        <w:t>„</w:t>
      </w:r>
      <w:bookmarkStart w:id="6" w:name="_Hlk213317872"/>
      <w:r w:rsidR="004A022A" w:rsidRPr="00B3412B">
        <w:rPr>
          <w:rFonts w:ascii="Verdana" w:hAnsi="Verdana"/>
          <w:b/>
          <w:bCs/>
          <w:szCs w:val="18"/>
        </w:rPr>
        <w:t>Przyłączenie do sieci budynków w miejscowości Pabianice, ul. Szpitalna 2 dz. 510/1</w:t>
      </w:r>
      <w:bookmarkEnd w:id="6"/>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02E9C626" w:rsidR="00EA2B4A" w:rsidRPr="00EA2B4A" w:rsidRDefault="004A022A" w:rsidP="00EA2B4A">
      <w:pPr>
        <w:pStyle w:val="Akapitzlist"/>
        <w:spacing w:before="120" w:line="276" w:lineRule="auto"/>
        <w:ind w:left="284"/>
        <w:outlineLvl w:val="0"/>
        <w:rPr>
          <w:rFonts w:cs="Calibri"/>
          <w:b/>
          <w:szCs w:val="18"/>
        </w:rPr>
      </w:pPr>
      <w:r w:rsidRPr="004A022A">
        <w:rPr>
          <w:rFonts w:cs="Calibri"/>
          <w:b/>
          <w:szCs w:val="18"/>
        </w:rPr>
        <w:t>7 miesięcy</w:t>
      </w:r>
      <w:r w:rsidR="00EA2B4A" w:rsidRPr="004A022A">
        <w:rPr>
          <w:rFonts w:cs="Calibri"/>
          <w:b/>
          <w:szCs w:val="18"/>
        </w:rPr>
        <w:t xml:space="preserve">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lastRenderedPageBreak/>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EA2B4A" w:rsidRDefault="00EA2B4A" w:rsidP="00EA2B4A">
      <w:pPr>
        <w:rPr>
          <w:rFonts w:cstheme="minorHAnsi"/>
          <w:szCs w:val="18"/>
        </w:rPr>
      </w:pPr>
      <w:r w:rsidRPr="00EA2B4A">
        <w:rPr>
          <w:rFonts w:cstheme="minorHAnsi"/>
          <w:szCs w:val="18"/>
        </w:rPr>
        <w:t xml:space="preserve">Załącznik nr 1.3 – </w:t>
      </w:r>
      <w:r w:rsidRPr="00EA2B4A">
        <w:rPr>
          <w:rFonts w:cstheme="minorHAnsi"/>
          <w:bCs/>
          <w:iCs/>
          <w:color w:val="00B0F0"/>
          <w:szCs w:val="18"/>
        </w:rPr>
        <w:t xml:space="preserve">Wzór umowy o udostępnieniu nieruchomości </w:t>
      </w:r>
      <w:r w:rsidRPr="00EA2B4A">
        <w:rPr>
          <w:rFonts w:cstheme="minorHAnsi"/>
          <w:color w:val="00B0F0"/>
          <w:szCs w:val="18"/>
        </w:rPr>
        <w:t>w celu budowy urządzeń energetycznych</w:t>
      </w:r>
    </w:p>
    <w:p w14:paraId="0120AC90" w14:textId="77777777" w:rsidR="00EA2B4A" w:rsidRPr="00EA2B4A" w:rsidRDefault="00EA2B4A" w:rsidP="00EA2B4A">
      <w:pPr>
        <w:rPr>
          <w:rFonts w:cstheme="minorHAnsi"/>
          <w:szCs w:val="18"/>
        </w:rPr>
      </w:pPr>
      <w:r w:rsidRPr="00EA2B4A">
        <w:rPr>
          <w:rFonts w:cstheme="minorHAnsi"/>
          <w:szCs w:val="18"/>
        </w:rPr>
        <w:t xml:space="preserve">Załącznik nr 1.4 – </w:t>
      </w:r>
      <w:r w:rsidRPr="00EA2B4A">
        <w:rPr>
          <w:rFonts w:cstheme="minorHAnsi"/>
          <w:color w:val="00B0F0"/>
          <w:szCs w:val="18"/>
        </w:rPr>
        <w:t>Wzór porozumienia o ustanowienie nieodpłatnej służebności przesyłu</w:t>
      </w:r>
    </w:p>
    <w:p w14:paraId="5D88B94C" w14:textId="77777777" w:rsidR="00EA2B4A" w:rsidRPr="00EA2B4A" w:rsidRDefault="00EA2B4A" w:rsidP="00EA2B4A">
      <w:pPr>
        <w:rPr>
          <w:rFonts w:cstheme="minorHAnsi"/>
          <w:szCs w:val="18"/>
        </w:rPr>
      </w:pPr>
      <w:r w:rsidRPr="00EA2B4A">
        <w:rPr>
          <w:rFonts w:cstheme="minorHAnsi"/>
          <w:szCs w:val="18"/>
        </w:rPr>
        <w:t xml:space="preserve">Załącznik nr 1.5  – </w:t>
      </w:r>
      <w:r w:rsidRPr="00EA2B4A">
        <w:rPr>
          <w:rFonts w:cstheme="minorHAnsi"/>
          <w:color w:val="00B0F0"/>
          <w:szCs w:val="18"/>
        </w:rPr>
        <w:t>Wzór porozumienia o ustanowienie odpłatnej służebności przesyłu</w:t>
      </w:r>
    </w:p>
    <w:p w14:paraId="61398029" w14:textId="77777777" w:rsidR="00EA2B4A" w:rsidRPr="00EA2B4A" w:rsidRDefault="00EA2B4A" w:rsidP="00EA2B4A">
      <w:pPr>
        <w:rPr>
          <w:rFonts w:cstheme="minorHAnsi"/>
          <w:szCs w:val="18"/>
        </w:rPr>
      </w:pPr>
      <w:r w:rsidRPr="00EA2B4A">
        <w:rPr>
          <w:rFonts w:cstheme="minorHAnsi"/>
          <w:szCs w:val="18"/>
        </w:rPr>
        <w:t xml:space="preserve">Załącznik nr 1.6 – </w:t>
      </w:r>
      <w:r w:rsidRPr="00EA2B4A">
        <w:rPr>
          <w:rFonts w:cstheme="minorHAnsi"/>
          <w:color w:val="00B0F0"/>
          <w:szCs w:val="18"/>
        </w:rPr>
        <w:t xml:space="preserve">Wytyczne dla projektantów – układanie kabli SN metodą płużenia </w:t>
      </w:r>
    </w:p>
    <w:p w14:paraId="75F68B3E" w14:textId="77777777" w:rsidR="00EA2B4A" w:rsidRPr="00EA2B4A" w:rsidRDefault="00EA2B4A" w:rsidP="00EA2B4A">
      <w:pPr>
        <w:rPr>
          <w:rFonts w:cstheme="minorHAnsi"/>
          <w:szCs w:val="18"/>
        </w:rPr>
      </w:pPr>
      <w:r w:rsidRPr="00EA2B4A">
        <w:rPr>
          <w:rFonts w:cstheme="minorHAnsi"/>
          <w:szCs w:val="18"/>
        </w:rPr>
        <w:t>Załącznik nr 1.7 – Specyfikacja techniczna</w:t>
      </w:r>
    </w:p>
    <w:p w14:paraId="0E48CE60" w14:textId="77777777" w:rsidR="00EA2B4A" w:rsidRPr="00EA2B4A" w:rsidRDefault="00EA2B4A" w:rsidP="00EA2B4A">
      <w:pPr>
        <w:rPr>
          <w:rFonts w:cstheme="minorHAnsi"/>
          <w:color w:val="FF0000"/>
          <w:szCs w:val="18"/>
        </w:rPr>
      </w:pPr>
      <w:r w:rsidRPr="00EA2B4A">
        <w:rPr>
          <w:rFonts w:cstheme="minorHAnsi"/>
          <w:color w:val="FF0000"/>
          <w:szCs w:val="18"/>
        </w:rPr>
        <w:t>Załącznik nr 1.8 – Mapka podglądowa</w:t>
      </w:r>
    </w:p>
    <w:p w14:paraId="1A21EE4D" w14:textId="77777777" w:rsidR="00EA2B4A" w:rsidRPr="00EA2B4A" w:rsidRDefault="00EA2B4A" w:rsidP="00EA2B4A">
      <w:pPr>
        <w:rPr>
          <w:rFonts w:cstheme="minorHAnsi"/>
          <w:color w:val="FF0000"/>
          <w:szCs w:val="18"/>
        </w:rPr>
      </w:pPr>
      <w:r w:rsidRPr="00EA2B4A">
        <w:rPr>
          <w:rFonts w:cstheme="minorHAnsi"/>
          <w:color w:val="FF0000"/>
          <w:szCs w:val="18"/>
        </w:rPr>
        <w:t>Załącznik nr 1.9 – Warunki przyłączenia</w:t>
      </w:r>
    </w:p>
    <w:p w14:paraId="22BFC702" w14:textId="77777777" w:rsidR="00EA2B4A" w:rsidRPr="00AC310B" w:rsidRDefault="00EA2B4A" w:rsidP="00EA2B4A">
      <w:pPr>
        <w:rPr>
          <w:rFonts w:cstheme="minorHAnsi"/>
          <w:color w:val="FF0000"/>
          <w:sz w:val="20"/>
        </w:rPr>
      </w:pPr>
      <w:r w:rsidRPr="00EA2B4A">
        <w:rPr>
          <w:rFonts w:cstheme="minorHAnsi"/>
          <w:color w:val="FF0000"/>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7"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D901" w14:textId="77777777" w:rsidR="00307DA5" w:rsidRDefault="00307D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AF24A" w14:textId="77777777" w:rsidR="00307DA5" w:rsidRDefault="00307D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79A6C0BE" w14:textId="77777777" w:rsidR="00307DA5" w:rsidRPr="00307DA5" w:rsidRDefault="00307DA5" w:rsidP="00307DA5">
          <w:pPr>
            <w:suppressAutoHyphens/>
            <w:ind w:right="187"/>
            <w:rPr>
              <w:rFonts w:asciiTheme="majorHAnsi" w:hAnsiTheme="majorHAnsi"/>
              <w:color w:val="000000" w:themeColor="text1"/>
              <w:sz w:val="14"/>
              <w:szCs w:val="18"/>
            </w:rPr>
          </w:pPr>
        </w:p>
        <w:p w14:paraId="5205B493" w14:textId="0D3D3F13" w:rsidR="00347E8D" w:rsidRPr="006B2C28" w:rsidRDefault="00307DA5" w:rsidP="00307DA5">
          <w:pPr>
            <w:suppressAutoHyphens/>
            <w:ind w:right="187"/>
            <w:rPr>
              <w:rFonts w:asciiTheme="majorHAnsi" w:hAnsiTheme="majorHAnsi"/>
              <w:color w:val="000000" w:themeColor="text1"/>
              <w:sz w:val="14"/>
              <w:szCs w:val="18"/>
            </w:rPr>
          </w:pPr>
          <w:r w:rsidRPr="00307DA5">
            <w:rPr>
              <w:rFonts w:asciiTheme="majorHAnsi" w:hAnsiTheme="majorHAnsi"/>
              <w:color w:val="000000" w:themeColor="text1"/>
              <w:sz w:val="14"/>
              <w:szCs w:val="18"/>
            </w:rPr>
            <w:t>POST/DYS/OLD/GZ/00133/2026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17E"/>
    <w:rsid w:val="000D42BE"/>
    <w:rsid w:val="000D5886"/>
    <w:rsid w:val="000E1564"/>
    <w:rsid w:val="00101BCF"/>
    <w:rsid w:val="00104502"/>
    <w:rsid w:val="001112C2"/>
    <w:rsid w:val="00114967"/>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0065"/>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07DA5"/>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2DE8"/>
    <w:rsid w:val="00496273"/>
    <w:rsid w:val="004A022A"/>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055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C3DE2"/>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5E2C"/>
    <w:rsid w:val="00F01E75"/>
    <w:rsid w:val="00F21DD8"/>
    <w:rsid w:val="00F25128"/>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POST/DYS/OLD/GZ/00133/2026                        </dmsv2SWPP2ObjectNumber>
    <dmsv2SWPP2SumMD5 xmlns="http://schemas.microsoft.com/sharepoint/v3">ccda6482e02e0e6431779ec43edc2fdf</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24152173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JEUP5JKVCYQC-1092029480-14233</_dlc_DocId>
    <_dlc_DocIdUrl xmlns="a19cb1c7-c5c7-46d4-85ae-d83685407bba">
      <Url>https://swpp2.dms.gkpge.pl/sites/41/_layouts/15/DocIdRedir.aspx?ID=JEUP5JKVCYQC-1092029480-14233</Url>
      <Description>JEUP5JKVCYQC-1092029480-14233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4B97CC-E58D-46F8-B13A-8F037432D429}">
  <ds:schemaRefs>
    <ds:schemaRef ds:uri="http://schemas.microsoft.com/sharepoint/events"/>
  </ds:schemaRefs>
</ds:datastoreItem>
</file>

<file path=customXml/itemProps2.xml><?xml version="1.0" encoding="utf-8"?>
<ds:datastoreItem xmlns:ds="http://schemas.openxmlformats.org/officeDocument/2006/customXml" ds:itemID="{815B97FA-226B-4A11-8160-4349F58C9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0</TotalTime>
  <Pages>17</Pages>
  <Words>5229</Words>
  <Characters>31379</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2026-01-20T08:11:00Z</dcterms:created>
  <dcterms:modified xsi:type="dcterms:W3CDTF">2026-01-20T08:11:00Z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db6bd61b-5b0e-453a-8804-cd17ec8432f7</vt:lpwstr>
  </property>
</Properties>
</file>